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6F0EC" w14:textId="77777777" w:rsidR="00BE321D" w:rsidRPr="00E31124" w:rsidRDefault="00BE321D" w:rsidP="00BE32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1124">
        <w:rPr>
          <w:rFonts w:ascii="Times New Roman" w:hAnsi="Times New Roman" w:cs="Times New Roman"/>
          <w:sz w:val="24"/>
          <w:szCs w:val="24"/>
        </w:rPr>
        <w:t>EELNÕU</w:t>
      </w:r>
    </w:p>
    <w:p w14:paraId="2F954DCD" w14:textId="362F2437" w:rsidR="00BE321D" w:rsidRPr="00E31124" w:rsidRDefault="00A17227" w:rsidP="00BE321D">
      <w:pPr>
        <w:spacing w:after="0"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D0A3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D0A3D">
        <w:rPr>
          <w:rFonts w:ascii="Times New Roman" w:hAnsi="Times New Roman" w:cs="Times New Roman"/>
          <w:sz w:val="24"/>
          <w:szCs w:val="24"/>
        </w:rPr>
        <w:t>2</w:t>
      </w:r>
      <w:r w:rsidR="00BE321D">
        <w:rPr>
          <w:rFonts w:ascii="Times New Roman" w:hAnsi="Times New Roman" w:cs="Times New Roman"/>
          <w:sz w:val="24"/>
          <w:szCs w:val="24"/>
        </w:rPr>
        <w:t>.</w:t>
      </w:r>
      <w:r w:rsidR="00BE321D" w:rsidRPr="00E31124">
        <w:rPr>
          <w:rFonts w:ascii="Times New Roman" w:hAnsi="Times New Roman" w:cs="Times New Roman"/>
          <w:sz w:val="24"/>
          <w:szCs w:val="24"/>
        </w:rPr>
        <w:t>2024</w:t>
      </w:r>
    </w:p>
    <w:p w14:paraId="0DD67091" w14:textId="77777777" w:rsidR="00BE321D" w:rsidRPr="00E31124" w:rsidRDefault="00BE321D" w:rsidP="00295A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A91BE7" w14:textId="792729D4" w:rsidR="00BE321D" w:rsidRPr="002018E0" w:rsidRDefault="00BE321D" w:rsidP="00BE32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018E0">
        <w:rPr>
          <w:rFonts w:ascii="Times New Roman" w:hAnsi="Times New Roman" w:cs="Times New Roman"/>
          <w:b/>
          <w:bCs/>
          <w:sz w:val="32"/>
          <w:szCs w:val="32"/>
        </w:rPr>
        <w:t>Meresõiduohutuse seaduse muutmise seadus</w:t>
      </w:r>
    </w:p>
    <w:p w14:paraId="31B89BC7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CE448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124">
        <w:rPr>
          <w:rFonts w:ascii="Times New Roman" w:hAnsi="Times New Roman" w:cs="Times New Roman"/>
          <w:b/>
          <w:bCs/>
          <w:sz w:val="24"/>
          <w:szCs w:val="24"/>
        </w:rPr>
        <w:t>§ 1. Meresõiduohutuse seaduse muutmine</w:t>
      </w:r>
    </w:p>
    <w:p w14:paraId="450E6078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7ABEA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21D">
        <w:rPr>
          <w:rFonts w:ascii="Times New Roman" w:hAnsi="Times New Roman" w:cs="Times New Roman"/>
          <w:sz w:val="24"/>
          <w:szCs w:val="24"/>
        </w:rPr>
        <w:t>Meresõiduohutuse seaduses tehakse järgmised muudatused:</w:t>
      </w:r>
    </w:p>
    <w:p w14:paraId="7CAB256B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47F0B8" w14:textId="7756A91E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57606FB0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57606FB0">
        <w:rPr>
          <w:rFonts w:ascii="Times New Roman" w:hAnsi="Times New Roman" w:cs="Times New Roman"/>
          <w:sz w:val="24"/>
          <w:szCs w:val="24"/>
        </w:rPr>
        <w:t>paragrahvi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57606FB0">
        <w:rPr>
          <w:rFonts w:ascii="Times New Roman" w:hAnsi="Times New Roman" w:cs="Times New Roman"/>
          <w:sz w:val="24"/>
          <w:szCs w:val="24"/>
        </w:rPr>
        <w:t xml:space="preserve"> lõikes 2 ning §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57606FB0">
        <w:rPr>
          <w:rFonts w:ascii="Times New Roman" w:hAnsi="Times New Roman" w:cs="Times New Roman"/>
          <w:sz w:val="24"/>
          <w:szCs w:val="24"/>
        </w:rPr>
        <w:t xml:space="preserve"> </w:t>
      </w:r>
      <w:del w:id="0" w:author="Kärt Voor - JUSTDIGI" w:date="2025-02-19T09:01:00Z">
        <w:r w:rsidRPr="57606FB0" w:rsidDel="00BE321D">
          <w:rPr>
            <w:rFonts w:ascii="Times New Roman" w:hAnsi="Times New Roman" w:cs="Times New Roman"/>
            <w:sz w:val="24"/>
            <w:szCs w:val="24"/>
          </w:rPr>
          <w:delText>lõigetes</w:delText>
        </w:r>
      </w:del>
      <w:ins w:id="1" w:author="Kärt Voor - JUSTDIGI" w:date="2025-02-19T09:01:00Z">
        <w:r w:rsidR="28F387C3" w:rsidRPr="57606FB0">
          <w:rPr>
            <w:rFonts w:ascii="Times New Roman" w:hAnsi="Times New Roman" w:cs="Times New Roman"/>
            <w:sz w:val="24"/>
            <w:szCs w:val="24"/>
          </w:rPr>
          <w:t>lõikes</w:t>
        </w:r>
      </w:ins>
      <w:r w:rsidRPr="57606FB0">
        <w:rPr>
          <w:rFonts w:ascii="Times New Roman" w:hAnsi="Times New Roman" w:cs="Times New Roman"/>
          <w:sz w:val="24"/>
          <w:szCs w:val="24"/>
        </w:rPr>
        <w:t xml:space="preserve"> 1 ja</w:t>
      </w:r>
      <w:ins w:id="2" w:author="Kärt Voor - JUSTDIGI" w:date="2025-02-19T09:01:00Z">
        <w:r w:rsidR="59D532E8" w:rsidRPr="57606FB0">
          <w:rPr>
            <w:rFonts w:ascii="Times New Roman" w:hAnsi="Times New Roman" w:cs="Times New Roman"/>
            <w:sz w:val="24"/>
            <w:szCs w:val="24"/>
          </w:rPr>
          <w:t xml:space="preserve"> lõike</w:t>
        </w:r>
      </w:ins>
      <w:r w:rsidRPr="57606FB0">
        <w:rPr>
          <w:rFonts w:ascii="Times New Roman" w:hAnsi="Times New Roman" w:cs="Times New Roman"/>
          <w:sz w:val="24"/>
          <w:szCs w:val="24"/>
        </w:rPr>
        <w:t xml:space="preserve"> 2</w:t>
      </w:r>
      <w:ins w:id="3" w:author="Kärt Voor - JUSTDIGI" w:date="2025-02-19T09:01:00Z">
        <w:r w:rsidR="31A0737D" w:rsidRPr="57606FB0">
          <w:rPr>
            <w:rFonts w:ascii="Times New Roman" w:hAnsi="Times New Roman" w:cs="Times New Roman"/>
            <w:sz w:val="24"/>
            <w:szCs w:val="24"/>
          </w:rPr>
          <w:t xml:space="preserve"> teises lauses</w:t>
        </w:r>
      </w:ins>
      <w:r w:rsidRPr="57606FB0">
        <w:rPr>
          <w:rFonts w:ascii="Times New Roman" w:hAnsi="Times New Roman" w:cs="Times New Roman"/>
          <w:sz w:val="24"/>
          <w:szCs w:val="24"/>
        </w:rPr>
        <w:t xml:space="preserve"> asendatakse sõnad „sadama reidile“ sõnaga „ankrualale“;</w:t>
      </w:r>
    </w:p>
    <w:p w14:paraId="088A1CB9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66B730" w14:textId="03ABCB93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57606FB0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57606FB0">
        <w:rPr>
          <w:rFonts w:ascii="Times New Roman" w:hAnsi="Times New Roman" w:cs="Times New Roman"/>
          <w:sz w:val="24"/>
          <w:szCs w:val="24"/>
        </w:rPr>
        <w:t xml:space="preserve">paragrahvi </w:t>
      </w:r>
      <w:commentRangeStart w:id="4"/>
      <w:r w:rsidRPr="57606FB0">
        <w:rPr>
          <w:rFonts w:ascii="Times New Roman" w:hAnsi="Times New Roman" w:cs="Times New Roman"/>
          <w:sz w:val="24"/>
          <w:szCs w:val="24"/>
        </w:rPr>
        <w:t>§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57606FB0">
        <w:rPr>
          <w:rFonts w:ascii="Times New Roman" w:hAnsi="Times New Roman" w:cs="Times New Roman"/>
          <w:sz w:val="24"/>
          <w:szCs w:val="24"/>
        </w:rPr>
        <w:t xml:space="preserve"> lõikes 1</w:t>
      </w:r>
      <w:commentRangeEnd w:id="4"/>
      <w:r>
        <w:commentReference w:id="4"/>
      </w:r>
      <w:r w:rsidRPr="57606FB0">
        <w:rPr>
          <w:rFonts w:ascii="Times New Roman" w:hAnsi="Times New Roman" w:cs="Times New Roman"/>
          <w:sz w:val="24"/>
          <w:szCs w:val="24"/>
        </w:rPr>
        <w:t>, §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 w:rsidRPr="57606FB0">
        <w:rPr>
          <w:rFonts w:ascii="Times New Roman" w:hAnsi="Times New Roman" w:cs="Times New Roman"/>
          <w:sz w:val="24"/>
          <w:szCs w:val="24"/>
        </w:rPr>
        <w:t>lõike 1 punktis 10 ning § 68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57606FB0">
        <w:rPr>
          <w:rFonts w:ascii="Times New Roman" w:hAnsi="Times New Roman" w:cs="Times New Roman"/>
          <w:sz w:val="24"/>
          <w:szCs w:val="24"/>
        </w:rPr>
        <w:t xml:space="preserve"> lõikes 4 asendatakse sõna „reid“ sõnaga „ankruala“ vastavas käändes;</w:t>
      </w:r>
    </w:p>
    <w:p w14:paraId="0FA79C0B" w14:textId="77777777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A420E0" w14:textId="3DC8F69C" w:rsidR="00BE321D" w:rsidRDefault="00BE321D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21D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paragrahvi </w:t>
      </w:r>
      <w:r w:rsidR="00490DF4">
        <w:rPr>
          <w:rFonts w:ascii="Times New Roman" w:hAnsi="Times New Roman" w:cs="Times New Roman"/>
          <w:sz w:val="24"/>
          <w:szCs w:val="24"/>
        </w:rPr>
        <w:t>50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90DF4">
        <w:rPr>
          <w:rFonts w:ascii="Times New Roman" w:hAnsi="Times New Roman" w:cs="Times New Roman"/>
          <w:sz w:val="24"/>
          <w:szCs w:val="24"/>
        </w:rPr>
        <w:t xml:space="preserve"> lõige 1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90DF4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424F8B22" w14:textId="77777777" w:rsidR="00490DF4" w:rsidRDefault="00490DF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E8DE5D" w14:textId="4C15EED2" w:rsidR="00490DF4" w:rsidRDefault="00490DF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DF4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lõikes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asendatakse tekstiosa „mitme sadama reidile, mis asuvad eri sadamate piirkondades“ sõnadega „mitmele ankrualale“;</w:t>
      </w:r>
    </w:p>
    <w:p w14:paraId="17263F79" w14:textId="77777777" w:rsidR="002358DA" w:rsidRDefault="002358D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143B7" w14:textId="5CDDB1AB" w:rsidR="002358DA" w:rsidRDefault="002358D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8DA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lõikes 2</w:t>
      </w:r>
      <w:r w:rsidR="00707A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07A6B">
        <w:rPr>
          <w:rFonts w:ascii="Times New Roman" w:hAnsi="Times New Roman" w:cs="Times New Roman"/>
          <w:sz w:val="24"/>
          <w:szCs w:val="24"/>
        </w:rPr>
        <w:t>asendatakse arv „0,12“ arvuga „0,25“</w:t>
      </w:r>
      <w:r w:rsidR="00652817">
        <w:rPr>
          <w:rFonts w:ascii="Times New Roman" w:hAnsi="Times New Roman" w:cs="Times New Roman"/>
          <w:sz w:val="24"/>
          <w:szCs w:val="24"/>
        </w:rPr>
        <w:t>;</w:t>
      </w:r>
    </w:p>
    <w:p w14:paraId="50A77B06" w14:textId="7777777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5907C7" w14:textId="5CBE9CA8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7A6B">
        <w:rPr>
          <w:rFonts w:ascii="Times New Roman" w:hAnsi="Times New Roman" w:cs="Times New Roman"/>
          <w:b/>
          <w:bCs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täiendatakse lõikega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DB96F8A" w14:textId="067DA33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Laeva ühikuhind on 0,3</w:t>
      </w:r>
      <w:r w:rsidR="006B77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eurot.“;</w:t>
      </w:r>
    </w:p>
    <w:p w14:paraId="1F4AACA3" w14:textId="7777777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791081" w14:textId="215F05FC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7A6B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lõige 3 muudetakse ja sõnastatakse järgmiselt:</w:t>
      </w:r>
    </w:p>
    <w:p w14:paraId="14A2C2F1" w14:textId="2A3886BE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„(3) Jääklassiga </w:t>
      </w:r>
      <w:r w:rsidRPr="00707A6B">
        <w:rPr>
          <w:rFonts w:ascii="Times New Roman" w:hAnsi="Times New Roman" w:cs="Times New Roman"/>
          <w:sz w:val="24"/>
          <w:szCs w:val="24"/>
        </w:rPr>
        <w:t xml:space="preserve">1A või 1A Super </w:t>
      </w:r>
      <w:r>
        <w:rPr>
          <w:rFonts w:ascii="Times New Roman" w:hAnsi="Times New Roman" w:cs="Times New Roman"/>
          <w:sz w:val="24"/>
          <w:szCs w:val="24"/>
        </w:rPr>
        <w:t>või nendele vastava jääklassiga</w:t>
      </w:r>
      <w:r w:rsidRPr="00707A6B">
        <w:rPr>
          <w:rFonts w:ascii="Times New Roman" w:hAnsi="Times New Roman" w:cs="Times New Roman"/>
          <w:sz w:val="24"/>
          <w:szCs w:val="24"/>
        </w:rPr>
        <w:t xml:space="preserve"> laeva</w:t>
      </w:r>
      <w:r w:rsidR="009B25D7">
        <w:rPr>
          <w:rFonts w:ascii="Times New Roman" w:hAnsi="Times New Roman" w:cs="Times New Roman"/>
          <w:sz w:val="24"/>
          <w:szCs w:val="24"/>
        </w:rPr>
        <w:t xml:space="preserve"> ühikuhind on 0,27 eurot</w:t>
      </w:r>
      <w:r w:rsidRPr="00707A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A1E4557" w14:textId="77777777" w:rsidR="00592134" w:rsidRDefault="0059213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8B5204" w14:textId="046437BB" w:rsidR="00592134" w:rsidRDefault="0059213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t xml:space="preserve"> </w:t>
      </w:r>
      <w:r w:rsidRPr="0059213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õikest 4 jäetakse välja tekstiosa „,</w:t>
      </w:r>
      <w:r w:rsidR="00EF73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merematkelaeval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12 000 eurot“;</w:t>
      </w:r>
    </w:p>
    <w:p w14:paraId="0C1EC64F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7AC065" w14:textId="6D45BF0C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57606FB0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57606FB0">
        <w:rPr>
          <w:rFonts w:ascii="Times New Roman" w:hAnsi="Times New Roman" w:cs="Times New Roman"/>
          <w:sz w:val="24"/>
          <w:szCs w:val="24"/>
        </w:rPr>
        <w:t xml:space="preserve"> paragrahvi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 w:rsidRPr="57606FB0">
        <w:rPr>
          <w:rFonts w:ascii="Times New Roman" w:hAnsi="Times New Roman" w:cs="Times New Roman"/>
          <w:sz w:val="24"/>
          <w:szCs w:val="24"/>
        </w:rPr>
        <w:t xml:space="preserve">lõike 1 punktis 9 asendatakse sõnad „reidil </w:t>
      </w:r>
      <w:proofErr w:type="spellStart"/>
      <w:r w:rsidRPr="57606FB0">
        <w:rPr>
          <w:rFonts w:ascii="Times New Roman" w:hAnsi="Times New Roman" w:cs="Times New Roman"/>
          <w:sz w:val="24"/>
          <w:szCs w:val="24"/>
        </w:rPr>
        <w:t>punkerdavad</w:t>
      </w:r>
      <w:proofErr w:type="spellEnd"/>
      <w:r w:rsidRPr="57606FB0">
        <w:rPr>
          <w:rFonts w:ascii="Times New Roman" w:hAnsi="Times New Roman" w:cs="Times New Roman"/>
          <w:sz w:val="24"/>
          <w:szCs w:val="24"/>
        </w:rPr>
        <w:t xml:space="preserve"> ning“ sõnaga „ankrualal“;</w:t>
      </w:r>
    </w:p>
    <w:p w14:paraId="67D92F60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D47E23" w14:textId="6862DFAB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AB4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lõiget 1 täiendatakse punktiga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8A13EC7" w14:textId="2DE9BEDD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B4E28">
        <w:rPr>
          <w:rFonts w:ascii="Times New Roman" w:hAnsi="Times New Roman" w:cs="Times New Roman"/>
          <w:sz w:val="24"/>
          <w:szCs w:val="24"/>
        </w:rPr>
        <w:t xml:space="preserve">ankrualal </w:t>
      </w:r>
      <w:bookmarkStart w:id="5" w:name="_Hlk185426881"/>
      <w:r w:rsidRPr="00AB4E28">
        <w:rPr>
          <w:rFonts w:ascii="Times New Roman" w:hAnsi="Times New Roman" w:cs="Times New Roman"/>
          <w:sz w:val="24"/>
          <w:szCs w:val="24"/>
        </w:rPr>
        <w:t xml:space="preserve">alternatiiv- ja taastuvkütuseid </w:t>
      </w:r>
      <w:bookmarkEnd w:id="5"/>
      <w:proofErr w:type="spellStart"/>
      <w:r w:rsidRPr="00AB4E28">
        <w:rPr>
          <w:rFonts w:ascii="Times New Roman" w:hAnsi="Times New Roman" w:cs="Times New Roman"/>
          <w:sz w:val="24"/>
          <w:szCs w:val="24"/>
        </w:rPr>
        <w:t>punkerdavad</w:t>
      </w:r>
      <w:proofErr w:type="spellEnd"/>
      <w:r w:rsidRPr="00AB4E28">
        <w:rPr>
          <w:rFonts w:ascii="Times New Roman" w:hAnsi="Times New Roman" w:cs="Times New Roman"/>
          <w:sz w:val="24"/>
          <w:szCs w:val="24"/>
        </w:rPr>
        <w:t xml:space="preserve"> laevad;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8BDB8B6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77AE5B" w14:textId="1364E759" w:rsidR="00AB4E28" w:rsidRDefault="00AB4E28" w:rsidP="7A5BE0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b/>
          <w:bCs/>
          <w:sz w:val="24"/>
          <w:szCs w:val="24"/>
        </w:rPr>
        <w:t xml:space="preserve">11) </w:t>
      </w:r>
      <w:r w:rsidRPr="7A5BE0AE">
        <w:rPr>
          <w:rFonts w:ascii="Times New Roman" w:hAnsi="Times New Roman" w:cs="Times New Roman"/>
          <w:sz w:val="24"/>
          <w:szCs w:val="24"/>
        </w:rPr>
        <w:t>paragrahvi 50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7A5BE0AE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7A5BE0A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B6A06D8" w14:textId="1277AF8B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>„(1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7A5BE0AE">
        <w:rPr>
          <w:rFonts w:ascii="Times New Roman" w:hAnsi="Times New Roman" w:cs="Times New Roman"/>
          <w:sz w:val="24"/>
          <w:szCs w:val="24"/>
        </w:rPr>
        <w:t>) Kui sadamasse s</w:t>
      </w:r>
      <w:r w:rsidR="004C2512" w:rsidRPr="7A5BE0AE">
        <w:rPr>
          <w:rFonts w:ascii="Times New Roman" w:hAnsi="Times New Roman" w:cs="Times New Roman"/>
          <w:sz w:val="24"/>
          <w:szCs w:val="24"/>
        </w:rPr>
        <w:t>aabuvale</w:t>
      </w:r>
      <w:r w:rsidRPr="7A5BE0AE">
        <w:rPr>
          <w:rFonts w:ascii="Times New Roman" w:hAnsi="Times New Roman" w:cs="Times New Roman"/>
          <w:sz w:val="24"/>
          <w:szCs w:val="24"/>
        </w:rPr>
        <w:t xml:space="preserve"> laeval</w:t>
      </w:r>
      <w:r w:rsidR="004C2512" w:rsidRPr="7A5BE0AE">
        <w:rPr>
          <w:rFonts w:ascii="Times New Roman" w:hAnsi="Times New Roman" w:cs="Times New Roman"/>
          <w:sz w:val="24"/>
          <w:szCs w:val="24"/>
        </w:rPr>
        <w:t>e</w:t>
      </w:r>
      <w:r w:rsidRPr="7A5BE0AE">
        <w:rPr>
          <w:rFonts w:ascii="Times New Roman" w:hAnsi="Times New Roman" w:cs="Times New Roman"/>
          <w:sz w:val="24"/>
          <w:szCs w:val="24"/>
        </w:rPr>
        <w:t xml:space="preserve"> on </w:t>
      </w:r>
      <w:r w:rsidR="00F26AAF" w:rsidRPr="7A5BE0AE">
        <w:rPr>
          <w:rFonts w:ascii="Times New Roman" w:hAnsi="Times New Roman" w:cs="Times New Roman"/>
          <w:sz w:val="24"/>
          <w:szCs w:val="24"/>
        </w:rPr>
        <w:t xml:space="preserve">volitatud klassifikatsiooniühingu hindamise alusel </w:t>
      </w:r>
      <w:r w:rsidR="004C2512" w:rsidRPr="7A5BE0AE">
        <w:rPr>
          <w:rFonts w:ascii="Times New Roman" w:hAnsi="Times New Roman" w:cs="Times New Roman"/>
          <w:sz w:val="24"/>
          <w:szCs w:val="24"/>
        </w:rPr>
        <w:t xml:space="preserve">väljastatud </w:t>
      </w:r>
      <w:r w:rsidRPr="7A5BE0AE">
        <w:rPr>
          <w:rFonts w:ascii="Times New Roman" w:hAnsi="Times New Roman" w:cs="Times New Roman"/>
          <w:sz w:val="24"/>
          <w:szCs w:val="24"/>
        </w:rPr>
        <w:t>puhta laeva indeksi (</w:t>
      </w:r>
      <w:proofErr w:type="spellStart"/>
      <w:r w:rsidRPr="7A5BE0AE">
        <w:rPr>
          <w:rFonts w:ascii="Times New Roman" w:hAnsi="Times New Roman" w:cs="Times New Roman"/>
          <w:i/>
          <w:iCs/>
          <w:sz w:val="24"/>
          <w:szCs w:val="24"/>
        </w:rPr>
        <w:t>Clean</w:t>
      </w:r>
      <w:proofErr w:type="spellEnd"/>
      <w:r w:rsidRPr="7A5BE0AE">
        <w:rPr>
          <w:rFonts w:ascii="Times New Roman" w:hAnsi="Times New Roman" w:cs="Times New Roman"/>
          <w:i/>
          <w:iCs/>
          <w:sz w:val="24"/>
          <w:szCs w:val="24"/>
        </w:rPr>
        <w:t xml:space="preserve"> Shipping </w:t>
      </w:r>
      <w:proofErr w:type="spellStart"/>
      <w:r w:rsidRPr="7A5BE0AE">
        <w:rPr>
          <w:rFonts w:ascii="Times New Roman" w:hAnsi="Times New Roman" w:cs="Times New Roman"/>
          <w:i/>
          <w:iCs/>
          <w:sz w:val="24"/>
          <w:szCs w:val="24"/>
        </w:rPr>
        <w:t>Index</w:t>
      </w:r>
      <w:proofErr w:type="spellEnd"/>
      <w:r w:rsidRPr="7A5BE0AE">
        <w:rPr>
          <w:rFonts w:ascii="Times New Roman" w:hAnsi="Times New Roman" w:cs="Times New Roman"/>
          <w:sz w:val="24"/>
          <w:szCs w:val="24"/>
        </w:rPr>
        <w:t xml:space="preserve">) </w:t>
      </w:r>
      <w:r w:rsidR="00F26AAF" w:rsidRPr="7A5BE0AE">
        <w:rPr>
          <w:rFonts w:ascii="Times New Roman" w:hAnsi="Times New Roman" w:cs="Times New Roman"/>
          <w:sz w:val="24"/>
          <w:szCs w:val="24"/>
        </w:rPr>
        <w:t>A-, B- või C-keskkonnakategooria tunnistus</w:t>
      </w:r>
      <w:r w:rsidR="004C2512" w:rsidRPr="7A5BE0AE">
        <w:rPr>
          <w:rFonts w:ascii="Times New Roman" w:hAnsi="Times New Roman" w:cs="Times New Roman"/>
          <w:sz w:val="24"/>
          <w:szCs w:val="24"/>
        </w:rPr>
        <w:t xml:space="preserve">, </w:t>
      </w:r>
      <w:bookmarkStart w:id="6" w:name="_Hlk178860992"/>
      <w:r w:rsidRPr="7A5BE0AE">
        <w:rPr>
          <w:rFonts w:ascii="Times New Roman" w:hAnsi="Times New Roman" w:cs="Times New Roman"/>
          <w:sz w:val="24"/>
          <w:szCs w:val="24"/>
        </w:rPr>
        <w:t>korrutatakse laevakülastuse veeteetasu</w:t>
      </w:r>
      <w:bookmarkEnd w:id="6"/>
      <w:r w:rsidRPr="7A5BE0AE">
        <w:rPr>
          <w:rFonts w:ascii="Times New Roman" w:hAnsi="Times New Roman" w:cs="Times New Roman"/>
          <w:sz w:val="24"/>
          <w:szCs w:val="24"/>
        </w:rPr>
        <w:t xml:space="preserve"> vastavalt </w:t>
      </w:r>
      <w:r w:rsidR="00F26AAF" w:rsidRPr="7A5BE0AE">
        <w:rPr>
          <w:rFonts w:ascii="Times New Roman" w:hAnsi="Times New Roman" w:cs="Times New Roman"/>
          <w:sz w:val="24"/>
          <w:szCs w:val="24"/>
        </w:rPr>
        <w:t xml:space="preserve">nimetatud </w:t>
      </w:r>
      <w:r w:rsidRPr="7A5BE0AE">
        <w:rPr>
          <w:rFonts w:ascii="Times New Roman" w:hAnsi="Times New Roman" w:cs="Times New Roman"/>
          <w:sz w:val="24"/>
          <w:szCs w:val="24"/>
        </w:rPr>
        <w:t>keskkonnakategooriale järgmiselt:</w:t>
      </w:r>
    </w:p>
    <w:p w14:paraId="1D955D8B" w14:textId="77777777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>1) A-kategooria laeval koefitsiendiga 0,3;</w:t>
      </w:r>
    </w:p>
    <w:p w14:paraId="06326582" w14:textId="77777777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>2) B-kategooria laeval koefitsiendiga 0,5;</w:t>
      </w:r>
    </w:p>
    <w:p w14:paraId="631A569A" w14:textId="4581D4C1" w:rsid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>3) C-kategooria laeval koefitsiendiga 0,8.</w:t>
      </w:r>
      <w:r w:rsidR="00EF63FA">
        <w:rPr>
          <w:rFonts w:ascii="Times New Roman" w:hAnsi="Times New Roman" w:cs="Times New Roman"/>
          <w:sz w:val="24"/>
          <w:szCs w:val="24"/>
        </w:rPr>
        <w:t>“;</w:t>
      </w:r>
    </w:p>
    <w:p w14:paraId="467F56C2" w14:textId="77777777" w:rsidR="00EF63FA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9982DF" w14:textId="12AE7BBA" w:rsidR="009B122F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72C">
        <w:rPr>
          <w:rFonts w:ascii="Times New Roman" w:hAnsi="Times New Roman" w:cs="Times New Roman"/>
          <w:b/>
          <w:bCs/>
          <w:sz w:val="24"/>
          <w:szCs w:val="24"/>
        </w:rPr>
        <w:t xml:space="preserve">12) </w:t>
      </w:r>
      <w:r w:rsidRPr="006B772C">
        <w:rPr>
          <w:rFonts w:ascii="Times New Roman" w:hAnsi="Times New Roman" w:cs="Times New Roman"/>
          <w:sz w:val="24"/>
          <w:szCs w:val="24"/>
        </w:rPr>
        <w:t>paragrahvi 50</w:t>
      </w:r>
      <w:r w:rsidRPr="006B772C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B772C">
        <w:rPr>
          <w:rFonts w:ascii="Times New Roman" w:hAnsi="Times New Roman" w:cs="Times New Roman"/>
          <w:sz w:val="24"/>
          <w:szCs w:val="24"/>
        </w:rPr>
        <w:t xml:space="preserve"> lõige 2</w:t>
      </w:r>
      <w:r w:rsidR="009B122F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A32E752" w14:textId="54829DD6" w:rsidR="00EF63FA" w:rsidRPr="006B772C" w:rsidRDefault="009B122F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 xml:space="preserve">„(2) Ankrualale saabunud laeva eest, välja arvatud laeva </w:t>
      </w:r>
      <w:proofErr w:type="spellStart"/>
      <w:r w:rsidRPr="7A5BE0AE">
        <w:rPr>
          <w:rFonts w:ascii="Times New Roman" w:hAnsi="Times New Roman" w:cs="Times New Roman"/>
          <w:sz w:val="24"/>
          <w:szCs w:val="24"/>
        </w:rPr>
        <w:t>punkerdamisel</w:t>
      </w:r>
      <w:proofErr w:type="spellEnd"/>
      <w:r w:rsidRPr="7A5BE0AE">
        <w:rPr>
          <w:rFonts w:ascii="Times New Roman" w:hAnsi="Times New Roman" w:cs="Times New Roman"/>
          <w:sz w:val="24"/>
          <w:szCs w:val="24"/>
        </w:rPr>
        <w:t xml:space="preserve"> ning käesoleva seaduse § 50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7A5BE0AE">
        <w:rPr>
          <w:rFonts w:ascii="Times New Roman" w:hAnsi="Times New Roman" w:cs="Times New Roman"/>
          <w:sz w:val="24"/>
          <w:szCs w:val="24"/>
        </w:rPr>
        <w:t xml:space="preserve"> lõike 1 punktides </w:t>
      </w:r>
      <w:commentRangeStart w:id="7"/>
      <w:r w:rsidRPr="7A5BE0AE">
        <w:rPr>
          <w:rFonts w:ascii="Times New Roman" w:hAnsi="Times New Roman" w:cs="Times New Roman"/>
          <w:sz w:val="24"/>
          <w:szCs w:val="24"/>
        </w:rPr>
        <w:t>9 ja 10</w:t>
      </w:r>
      <w:commentRangeEnd w:id="7"/>
      <w:r>
        <w:commentReference w:id="7"/>
      </w:r>
      <w:r w:rsidRPr="7A5BE0AE">
        <w:rPr>
          <w:rFonts w:ascii="Times New Roman" w:hAnsi="Times New Roman" w:cs="Times New Roman"/>
          <w:sz w:val="24"/>
          <w:szCs w:val="24"/>
        </w:rPr>
        <w:t xml:space="preserve"> nimetatud juhtudel, tasutakse veeteetasu 30 protsenti vastavatest tasumääradest juhul, kui laev ei sisene sadamasse.“</w:t>
      </w:r>
      <w:r w:rsidR="00EF63FA" w:rsidRPr="7A5BE0AE">
        <w:rPr>
          <w:rFonts w:ascii="Times New Roman" w:hAnsi="Times New Roman" w:cs="Times New Roman"/>
          <w:sz w:val="24"/>
          <w:szCs w:val="24"/>
        </w:rPr>
        <w:t>;</w:t>
      </w:r>
    </w:p>
    <w:p w14:paraId="3BC7E198" w14:textId="77777777" w:rsidR="00EF63FA" w:rsidRPr="006B772C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E67136" w14:textId="31C978D1" w:rsidR="00F316A0" w:rsidRDefault="00EF63F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172383681"/>
      <w:r w:rsidRPr="006B772C">
        <w:rPr>
          <w:rFonts w:ascii="Times New Roman" w:hAnsi="Times New Roman" w:cs="Times New Roman"/>
          <w:b/>
          <w:bCs/>
          <w:sz w:val="24"/>
          <w:szCs w:val="24"/>
        </w:rPr>
        <w:t>13)</w:t>
      </w:r>
      <w:r w:rsidRPr="006B772C">
        <w:rPr>
          <w:rFonts w:ascii="Times New Roman" w:hAnsi="Times New Roman" w:cs="Times New Roman"/>
          <w:sz w:val="24"/>
          <w:szCs w:val="24"/>
        </w:rPr>
        <w:t xml:space="preserve"> </w:t>
      </w:r>
      <w:r w:rsidR="00E025E9">
        <w:rPr>
          <w:rFonts w:ascii="Times New Roman" w:hAnsi="Times New Roman" w:cs="Times New Roman"/>
          <w:sz w:val="24"/>
          <w:szCs w:val="24"/>
        </w:rPr>
        <w:t xml:space="preserve">seadust täiendatakse §-ga </w:t>
      </w:r>
      <w:r w:rsidR="00E025E9" w:rsidRPr="006C501F">
        <w:rPr>
          <w:rFonts w:ascii="Times New Roman" w:hAnsi="Times New Roman" w:cs="Times New Roman"/>
          <w:sz w:val="24"/>
          <w:szCs w:val="24"/>
        </w:rPr>
        <w:t>95</w:t>
      </w:r>
      <w:r w:rsidR="00E025E9" w:rsidRPr="006C50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C50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025E9" w:rsidRPr="00E025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25E9" w:rsidRPr="006C501F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EE6F70F" w14:textId="0BF528A4" w:rsidR="001D5CEA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1F">
        <w:rPr>
          <w:rFonts w:ascii="Times New Roman" w:hAnsi="Times New Roman" w:cs="Times New Roman"/>
          <w:b/>
          <w:bCs/>
          <w:sz w:val="24"/>
          <w:szCs w:val="24"/>
        </w:rPr>
        <w:lastRenderedPageBreak/>
        <w:t>„</w:t>
      </w:r>
      <w:bookmarkStart w:id="9" w:name="_Hlk185336383"/>
      <w:r w:rsidRPr="006C501F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Pr="006C501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6C501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bookmarkEnd w:id="9"/>
      <w:r w:rsidRPr="006C501F">
        <w:rPr>
          <w:rFonts w:ascii="Times New Roman" w:hAnsi="Times New Roman" w:cs="Times New Roman"/>
          <w:b/>
          <w:bCs/>
          <w:sz w:val="24"/>
          <w:szCs w:val="24"/>
        </w:rPr>
        <w:t xml:space="preserve">. Veeteetasu </w:t>
      </w:r>
      <w:r w:rsidR="00F5629C">
        <w:rPr>
          <w:rFonts w:ascii="Times New Roman" w:hAnsi="Times New Roman" w:cs="Times New Roman"/>
          <w:b/>
          <w:bCs/>
          <w:sz w:val="24"/>
          <w:szCs w:val="24"/>
        </w:rPr>
        <w:t xml:space="preserve">määra </w:t>
      </w:r>
      <w:r w:rsidRPr="006C501F">
        <w:rPr>
          <w:rFonts w:ascii="Times New Roman" w:hAnsi="Times New Roman" w:cs="Times New Roman"/>
          <w:b/>
          <w:bCs/>
          <w:sz w:val="24"/>
          <w:szCs w:val="24"/>
        </w:rPr>
        <w:t xml:space="preserve">erisus </w:t>
      </w:r>
      <w:proofErr w:type="spellStart"/>
      <w:r w:rsidRPr="006C501F">
        <w:rPr>
          <w:rFonts w:ascii="Times New Roman" w:hAnsi="Times New Roman" w:cs="Times New Roman"/>
          <w:b/>
          <w:bCs/>
          <w:sz w:val="24"/>
          <w:szCs w:val="24"/>
        </w:rPr>
        <w:t>punkerdamisel</w:t>
      </w:r>
      <w:proofErr w:type="spellEnd"/>
    </w:p>
    <w:p w14:paraId="7C046B54" w14:textId="77777777" w:rsidR="001D5CEA" w:rsidRPr="001D5CEA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E79F4A" w14:textId="1B4652A2" w:rsidR="00EF63FA" w:rsidRPr="006B772C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 xml:space="preserve">Ankrualal </w:t>
      </w:r>
      <w:r w:rsidR="009B122F" w:rsidRPr="7A5BE0AE">
        <w:rPr>
          <w:rFonts w:ascii="Times New Roman" w:hAnsi="Times New Roman" w:cs="Times New Roman"/>
          <w:sz w:val="24"/>
          <w:szCs w:val="24"/>
        </w:rPr>
        <w:t xml:space="preserve">muude kui alternatiiv- ja taastuvkütuste </w:t>
      </w:r>
      <w:proofErr w:type="spellStart"/>
      <w:r w:rsidRPr="7A5BE0AE">
        <w:rPr>
          <w:rFonts w:ascii="Times New Roman" w:hAnsi="Times New Roman" w:cs="Times New Roman"/>
          <w:sz w:val="24"/>
          <w:szCs w:val="24"/>
        </w:rPr>
        <w:t>punkerdamise</w:t>
      </w:r>
      <w:proofErr w:type="spellEnd"/>
      <w:r w:rsidRPr="7A5BE0AE">
        <w:rPr>
          <w:rFonts w:ascii="Times New Roman" w:hAnsi="Times New Roman" w:cs="Times New Roman"/>
          <w:sz w:val="24"/>
          <w:szCs w:val="24"/>
        </w:rPr>
        <w:t xml:space="preserve"> eest tasutakse </w:t>
      </w:r>
      <w:r w:rsidR="006C501F" w:rsidRPr="7A5BE0AE">
        <w:rPr>
          <w:rFonts w:ascii="Times New Roman" w:hAnsi="Times New Roman" w:cs="Times New Roman"/>
          <w:sz w:val="24"/>
          <w:szCs w:val="24"/>
        </w:rPr>
        <w:t xml:space="preserve">2026. aasta </w:t>
      </w:r>
      <w:r w:rsidRPr="7A5BE0AE">
        <w:rPr>
          <w:rFonts w:ascii="Times New Roman" w:hAnsi="Times New Roman" w:cs="Times New Roman"/>
          <w:sz w:val="24"/>
          <w:szCs w:val="24"/>
        </w:rPr>
        <w:t xml:space="preserve">1. jaanuarist kuni 31. detsembrini veeteetasu 50 protsenti </w:t>
      </w:r>
      <w:r w:rsidR="00E025E9" w:rsidRPr="7A5BE0AE">
        <w:rPr>
          <w:rFonts w:ascii="Times New Roman" w:hAnsi="Times New Roman" w:cs="Times New Roman"/>
          <w:sz w:val="24"/>
          <w:szCs w:val="24"/>
        </w:rPr>
        <w:t>käesoleva seaduse § 50</w:t>
      </w:r>
      <w:r w:rsidR="00E025E9" w:rsidRPr="7A5BE0A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7A5BE0AE">
        <w:rPr>
          <w:rFonts w:ascii="Times New Roman" w:hAnsi="Times New Roman" w:cs="Times New Roman"/>
          <w:sz w:val="24"/>
          <w:szCs w:val="24"/>
        </w:rPr>
        <w:t xml:space="preserve"> </w:t>
      </w:r>
      <w:r w:rsidR="00E025E9" w:rsidRPr="7A5BE0AE">
        <w:rPr>
          <w:rFonts w:ascii="Times New Roman" w:hAnsi="Times New Roman" w:cs="Times New Roman"/>
          <w:sz w:val="24"/>
          <w:szCs w:val="24"/>
        </w:rPr>
        <w:t xml:space="preserve">sätestatud vastavast </w:t>
      </w:r>
      <w:r w:rsidRPr="7A5BE0AE">
        <w:rPr>
          <w:rFonts w:ascii="Times New Roman" w:hAnsi="Times New Roman" w:cs="Times New Roman"/>
          <w:sz w:val="24"/>
          <w:szCs w:val="24"/>
        </w:rPr>
        <w:t>tasumäärast.</w:t>
      </w:r>
      <w:r w:rsidR="00EF63FA" w:rsidRPr="7A5BE0AE">
        <w:rPr>
          <w:rFonts w:ascii="Times New Roman" w:hAnsi="Times New Roman" w:cs="Times New Roman"/>
          <w:sz w:val="24"/>
          <w:szCs w:val="24"/>
        </w:rPr>
        <w:t>“</w:t>
      </w:r>
      <w:r w:rsidR="00F33C0F" w:rsidRPr="7A5BE0AE">
        <w:rPr>
          <w:rFonts w:ascii="Times New Roman" w:hAnsi="Times New Roman" w:cs="Times New Roman"/>
          <w:sz w:val="24"/>
          <w:szCs w:val="24"/>
        </w:rPr>
        <w:t>.</w:t>
      </w:r>
    </w:p>
    <w:bookmarkEnd w:id="8"/>
    <w:p w14:paraId="6D0DA5BA" w14:textId="77777777" w:rsidR="00EF63FA" w:rsidRPr="006B772C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36D3B3" w14:textId="467A9F9B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b/>
          <w:bCs/>
          <w:color w:val="202020"/>
        </w:rPr>
      </w:pPr>
      <w:r w:rsidRPr="006B772C">
        <w:rPr>
          <w:b/>
          <w:bCs/>
          <w:color w:val="202020"/>
        </w:rPr>
        <w:t>§ 2. Seaduse jõustumine</w:t>
      </w:r>
    </w:p>
    <w:p w14:paraId="4E209D63" w14:textId="77777777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b/>
          <w:bCs/>
          <w:color w:val="202020"/>
        </w:rPr>
      </w:pPr>
    </w:p>
    <w:p w14:paraId="1CC73EE2" w14:textId="6BBC2D0B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color w:val="202020"/>
        </w:rPr>
      </w:pPr>
      <w:r w:rsidRPr="006B772C">
        <w:rPr>
          <w:color w:val="202020"/>
        </w:rPr>
        <w:t>Käesolev seadus jõustub 202</w:t>
      </w:r>
      <w:r w:rsidR="00512DD3">
        <w:rPr>
          <w:color w:val="202020"/>
        </w:rPr>
        <w:t>6</w:t>
      </w:r>
      <w:r w:rsidRPr="006B772C">
        <w:rPr>
          <w:color w:val="202020"/>
        </w:rPr>
        <w:t xml:space="preserve">. aasta 1. </w:t>
      </w:r>
      <w:r w:rsidR="00512DD3">
        <w:rPr>
          <w:color w:val="202020"/>
        </w:rPr>
        <w:t>jaanuaril</w:t>
      </w:r>
      <w:r w:rsidRPr="006B772C">
        <w:rPr>
          <w:color w:val="202020"/>
        </w:rPr>
        <w:t>.</w:t>
      </w:r>
    </w:p>
    <w:p w14:paraId="58D81E64" w14:textId="244E5042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color w:val="202020"/>
        </w:rPr>
      </w:pPr>
    </w:p>
    <w:p w14:paraId="6B2B0786" w14:textId="77777777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BE27C" w14:textId="77777777" w:rsidR="00B07C2E" w:rsidRDefault="00B07C2E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2474C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 xml:space="preserve">Lauri </w:t>
      </w:r>
      <w:proofErr w:type="spellStart"/>
      <w:r w:rsidRPr="006B772C">
        <w:rPr>
          <w:rFonts w:ascii="Times New Roman" w:eastAsia="Times New Roman" w:hAnsi="Times New Roman" w:cs="Times New Roman"/>
          <w:sz w:val="24"/>
          <w:szCs w:val="24"/>
        </w:rPr>
        <w:t>Hussar</w:t>
      </w:r>
      <w:proofErr w:type="spellEnd"/>
    </w:p>
    <w:p w14:paraId="12C6296C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572FBC9F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5D63F5EE" w14:textId="059351BB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Tallinn „....“ ...................... 202</w:t>
      </w:r>
      <w:r w:rsidR="009274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B772C">
        <w:rPr>
          <w:rFonts w:ascii="Times New Roman" w:eastAsia="Times New Roman" w:hAnsi="Times New Roman" w:cs="Times New Roman"/>
          <w:sz w:val="24"/>
          <w:szCs w:val="24"/>
        </w:rPr>
        <w:t>. a.</w:t>
      </w:r>
    </w:p>
    <w:p w14:paraId="5EDE80F4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905F426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147411AD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43D6D258" w14:textId="7FB32FC6" w:rsidR="00BE321D" w:rsidRPr="00E31124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Algatab Vabariigi Valitsus „....“ ...................... 202</w:t>
      </w:r>
      <w:r w:rsidR="009274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B772C">
        <w:rPr>
          <w:rFonts w:ascii="Times New Roman" w:eastAsia="Times New Roman" w:hAnsi="Times New Roman" w:cs="Times New Roman"/>
          <w:sz w:val="24"/>
          <w:szCs w:val="24"/>
        </w:rPr>
        <w:t>. a.</w:t>
      </w:r>
    </w:p>
    <w:p w14:paraId="3E6F67BB" w14:textId="77777777" w:rsidR="00FA6B50" w:rsidRDefault="00FA6B50"/>
    <w:sectPr w:rsidR="00FA6B50" w:rsidSect="00295A2D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Kärt Voor - JUSTDIGI" w:date="2025-02-19T11:00:00Z" w:initials="KJ">
    <w:p w14:paraId="0B08ED7D" w14:textId="734C70DF" w:rsidR="00F82984" w:rsidRDefault="00F82984">
      <w:r>
        <w:annotationRef/>
      </w:r>
      <w:r w:rsidRPr="2FA31205">
        <w:t>Kuivõrd ka EN § 1 p 1 näeb ette sama lg muutmise, siis esitada need kaks muudatust koos läbi muutmise ja sõnastamise vormeli.</w:t>
      </w:r>
    </w:p>
  </w:comment>
  <w:comment w:id="7" w:author="Kärt Voor - JUSTDIGI" w:date="2025-02-20T11:18:00Z" w:initials="KJ">
    <w:p w14:paraId="7E192BE1" w14:textId="55319436" w:rsidR="00F82984" w:rsidRDefault="00F82984">
      <w:r>
        <w:annotationRef/>
      </w:r>
      <w:r w:rsidRPr="03869612">
        <w:t>Kui peab olema hõlmatud ka EN § 1 p-ga 10 loodav p 9(1), siis palume ka sellele normile viidata. Märgime, et vahemikku tähistatakse sellisel juhul pika kriipsuga (9–10).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08ED7D" w15:done="0"/>
  <w15:commentEx w15:paraId="7E192BE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D6B321" w16cex:dateUtc="2025-02-19T09:00:00Z"/>
  <w16cex:commentExtensible w16cex:durableId="7530263E" w16cex:dateUtc="2025-02-20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08ED7D" w16cid:durableId="26D6B321"/>
  <w16cid:commentId w16cid:paraId="7E192BE1" w16cid:durableId="7530263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1D"/>
    <w:rsid w:val="0000380B"/>
    <w:rsid w:val="00015D05"/>
    <w:rsid w:val="00025287"/>
    <w:rsid w:val="000C5D48"/>
    <w:rsid w:val="001846B1"/>
    <w:rsid w:val="00186219"/>
    <w:rsid w:val="001947A0"/>
    <w:rsid w:val="001D5CEA"/>
    <w:rsid w:val="002018E0"/>
    <w:rsid w:val="00205B5B"/>
    <w:rsid w:val="002066FB"/>
    <w:rsid w:val="002358DA"/>
    <w:rsid w:val="0024038F"/>
    <w:rsid w:val="002465E1"/>
    <w:rsid w:val="00276FD2"/>
    <w:rsid w:val="00295A2D"/>
    <w:rsid w:val="002A70CB"/>
    <w:rsid w:val="00312EB7"/>
    <w:rsid w:val="00313F8E"/>
    <w:rsid w:val="00327C4F"/>
    <w:rsid w:val="003514A6"/>
    <w:rsid w:val="004368E3"/>
    <w:rsid w:val="00447B5A"/>
    <w:rsid w:val="00455690"/>
    <w:rsid w:val="00481A75"/>
    <w:rsid w:val="00490DF4"/>
    <w:rsid w:val="004C2512"/>
    <w:rsid w:val="00512DD3"/>
    <w:rsid w:val="005355FE"/>
    <w:rsid w:val="005378A7"/>
    <w:rsid w:val="005430FC"/>
    <w:rsid w:val="005617C9"/>
    <w:rsid w:val="00592134"/>
    <w:rsid w:val="005A4ADC"/>
    <w:rsid w:val="005F4AE6"/>
    <w:rsid w:val="00652817"/>
    <w:rsid w:val="00653527"/>
    <w:rsid w:val="00697D06"/>
    <w:rsid w:val="006B772C"/>
    <w:rsid w:val="006C501F"/>
    <w:rsid w:val="006E37D7"/>
    <w:rsid w:val="00707A6B"/>
    <w:rsid w:val="00794804"/>
    <w:rsid w:val="007E21E8"/>
    <w:rsid w:val="007F526A"/>
    <w:rsid w:val="00833DDD"/>
    <w:rsid w:val="00855CF4"/>
    <w:rsid w:val="008C2975"/>
    <w:rsid w:val="0092744F"/>
    <w:rsid w:val="00942F09"/>
    <w:rsid w:val="00954E40"/>
    <w:rsid w:val="00966FFF"/>
    <w:rsid w:val="009B122F"/>
    <w:rsid w:val="009B25D7"/>
    <w:rsid w:val="00A17227"/>
    <w:rsid w:val="00A47893"/>
    <w:rsid w:val="00A7033B"/>
    <w:rsid w:val="00AB4E28"/>
    <w:rsid w:val="00AF70B4"/>
    <w:rsid w:val="00B07C2E"/>
    <w:rsid w:val="00B21BBC"/>
    <w:rsid w:val="00B76EEA"/>
    <w:rsid w:val="00B76F08"/>
    <w:rsid w:val="00B97825"/>
    <w:rsid w:val="00BA2E5D"/>
    <w:rsid w:val="00BC34D1"/>
    <w:rsid w:val="00BE321D"/>
    <w:rsid w:val="00C45C49"/>
    <w:rsid w:val="00C510B0"/>
    <w:rsid w:val="00C97191"/>
    <w:rsid w:val="00D22337"/>
    <w:rsid w:val="00DA6776"/>
    <w:rsid w:val="00DB7202"/>
    <w:rsid w:val="00E025E9"/>
    <w:rsid w:val="00E125F4"/>
    <w:rsid w:val="00E907AB"/>
    <w:rsid w:val="00ED0A3D"/>
    <w:rsid w:val="00EF63FA"/>
    <w:rsid w:val="00EF7364"/>
    <w:rsid w:val="00F0429F"/>
    <w:rsid w:val="00F11DEE"/>
    <w:rsid w:val="00F16573"/>
    <w:rsid w:val="00F22649"/>
    <w:rsid w:val="00F26AAF"/>
    <w:rsid w:val="00F316A0"/>
    <w:rsid w:val="00F33C0F"/>
    <w:rsid w:val="00F5629C"/>
    <w:rsid w:val="00F82984"/>
    <w:rsid w:val="00FA5FBB"/>
    <w:rsid w:val="00FA6B50"/>
    <w:rsid w:val="00FF1A22"/>
    <w:rsid w:val="18507936"/>
    <w:rsid w:val="1E80E7CC"/>
    <w:rsid w:val="23F5C81A"/>
    <w:rsid w:val="246DDE99"/>
    <w:rsid w:val="26F344A8"/>
    <w:rsid w:val="28F387C3"/>
    <w:rsid w:val="31A0737D"/>
    <w:rsid w:val="42762F9A"/>
    <w:rsid w:val="57606FB0"/>
    <w:rsid w:val="59D532E8"/>
    <w:rsid w:val="74BA9952"/>
    <w:rsid w:val="7A5BE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C2F9"/>
  <w15:chartTrackingRefBased/>
  <w15:docId w15:val="{4F763122-690F-43B9-B545-F9D9A7A2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63FA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E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E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E3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E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E3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E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E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E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E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E3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E3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E3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E321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E321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E321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E321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E321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E321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E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E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E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E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E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E321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E321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E321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E3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E321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E321D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unhideWhenUsed/>
    <w:rsid w:val="00BE321D"/>
    <w:rPr>
      <w:rFonts w:ascii="Times New Roman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556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569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5690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56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5690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B07C2E"/>
    <w:pPr>
      <w:spacing w:after="0" w:line="240" w:lineRule="auto"/>
    </w:pPr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B9782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97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55DDB6-4365-4638-B1C3-801D40A0B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1D62-C51E-46DC-BEA2-4A84BA9FC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6CEFF2-2637-43D1-9130-C7ABEAE5D1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C38BAD-B7F8-47F3-A32A-56CB9486BAAC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e293f50e-b80d-400a-80a1-6226c80ebbbb"/>
    <ds:schemaRef ds:uri="c8ae1d7c-2bd3-44b1-9ec8-2a84712b19e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MSOS veeteetasud eelnõu.docx</dc:title>
  <dc:subject/>
  <dc:creator>Anton Merits</dc:creator>
  <dc:description/>
  <cp:lastModifiedBy>Kärt Voor - JUSTDIGI</cp:lastModifiedBy>
  <cp:revision>4</cp:revision>
  <dcterms:created xsi:type="dcterms:W3CDTF">2025-02-20T09:56:00Z</dcterms:created>
  <dcterms:modified xsi:type="dcterms:W3CDTF">2025-02-21T06:02:00Z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2025-02-07T14:24:23Z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0977c496-1afa-4d92-a927-6ab79c215a81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